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0"/>
      <w:r w:rsidRPr="00971CC1">
        <w:rPr>
          <w:b/>
        </w:rPr>
        <w:t>Označenie</w:t>
      </w:r>
      <w:commentRangeEnd w:id="0"/>
      <w:r w:rsidRPr="00971CC1">
        <w:rPr>
          <w:rStyle w:val="Odkaznakomentr"/>
        </w:rPr>
        <w:commentReference w:id="0"/>
      </w:r>
      <w:r w:rsidRPr="00971CC1">
        <w:rPr>
          <w:b/>
        </w:rPr>
        <w:t xml:space="preserve"> </w:t>
      </w:r>
      <w:commentRangeStart w:id="1"/>
      <w:r w:rsidRPr="00971CC1">
        <w:rPr>
          <w:b/>
        </w:rPr>
        <w:t>poskytovateľa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872FC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2"/>
            <w:r w:rsidRPr="00971CC1">
              <w:rPr>
                <w:b/>
              </w:rPr>
              <w:t xml:space="preserve">Identifikácia žiadateľa </w:t>
            </w:r>
            <w:commentRangeEnd w:id="2"/>
            <w:r w:rsidRPr="00971CC1">
              <w:rPr>
                <w:rStyle w:val="Odkaznakomentr"/>
              </w:rPr>
              <w:commentReference w:id="2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 xml:space="preserve">rozhodol v súlade s ustanovením </w:t>
      </w:r>
      <w:commentRangeStart w:id="3"/>
      <w:r w:rsidRPr="00971CC1">
        <w:t>§ 19 ods. 8</w:t>
      </w:r>
      <w:commentRangeEnd w:id="3"/>
      <w:r w:rsidR="00CD01B2">
        <w:rPr>
          <w:rStyle w:val="Odkaznakomentr"/>
          <w:szCs w:val="20"/>
        </w:rPr>
        <w:commentReference w:id="3"/>
      </w:r>
      <w:r w:rsidRPr="00971CC1">
        <w:t xml:space="preserve">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</w:t>
      </w:r>
      <w:r w:rsidRPr="00971CC1">
        <w:lastRenderedPageBreak/>
        <w:t>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4"/>
      <w:r w:rsidRPr="00971CC1">
        <w:t>prílohy</w:t>
      </w:r>
      <w:commentRangeEnd w:id="4"/>
      <w:r w:rsidRPr="00336E4B">
        <w:rPr>
          <w:rStyle w:val="Odkaznakomentr"/>
          <w:sz w:val="24"/>
        </w:rPr>
        <w:commentReference w:id="4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5"/>
      <w:r w:rsidR="00F661A6" w:rsidRPr="00971CC1">
        <w:t>ríloha</w:t>
      </w:r>
      <w:commentRangeEnd w:id="5"/>
      <w:r w:rsidR="00F661A6" w:rsidRPr="00336E4B">
        <w:rPr>
          <w:rStyle w:val="Odkaznakomentr"/>
          <w:sz w:val="24"/>
        </w:rPr>
        <w:commentReference w:id="5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6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6"/>
      <w:r w:rsidR="00A324FA">
        <w:rPr>
          <w:rStyle w:val="Odkaznakomentr"/>
          <w:szCs w:val="20"/>
        </w:rPr>
        <w:commentReference w:id="6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lastRenderedPageBreak/>
        <w:t>Platnosť a účinnosť tohto rozhodnutia v rozsahu uvedenom v písmenách a) až c)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7"/>
      <w:r w:rsidRPr="00971CC1">
        <w:rPr>
          <w:sz w:val="24"/>
          <w:szCs w:val="24"/>
        </w:rPr>
        <w:t>...</w:t>
      </w:r>
      <w:commentRangeEnd w:id="7"/>
      <w:r w:rsidRPr="00971CC1">
        <w:rPr>
          <w:rStyle w:val="Odkaznakomentr"/>
          <w:sz w:val="24"/>
          <w:szCs w:val="24"/>
        </w:rPr>
        <w:commentReference w:id="7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8"/>
      <w:r w:rsidRPr="00971CC1">
        <w:rPr>
          <w:sz w:val="24"/>
          <w:szCs w:val="24"/>
        </w:rPr>
        <w:t>V</w:t>
      </w:r>
      <w:commentRangeEnd w:id="8"/>
      <w:r w:rsidRPr="00336E4B">
        <w:rPr>
          <w:rStyle w:val="Odkaznakomentr"/>
          <w:sz w:val="24"/>
        </w:rPr>
        <w:commentReference w:id="8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9"/>
      <w:r w:rsidRPr="00971CC1">
        <w:rPr>
          <w:sz w:val="24"/>
          <w:szCs w:val="24"/>
        </w:rPr>
        <w:t>......................</w:t>
      </w:r>
      <w:commentRangeEnd w:id="9"/>
      <w:r w:rsidRPr="00971CC1">
        <w:rPr>
          <w:rStyle w:val="Odkaznakomentr"/>
          <w:sz w:val="24"/>
          <w:szCs w:val="24"/>
        </w:rPr>
        <w:commentReference w:id="9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 xml:space="preserve">ákona o príspevku z EŠIF možné podať odvolanie. Žiadateľ môže podať odvolanie písomne na adresu Poskytovateľa uvedenú v tomto </w:t>
      </w:r>
      <w:bookmarkStart w:id="10" w:name="_GoBack"/>
      <w:bookmarkEnd w:id="10"/>
      <w:r w:rsidRPr="00971CC1">
        <w:t>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4DA0D75F" w14:textId="77777777" w:rsidR="00333915" w:rsidRDefault="00333915" w:rsidP="00333915">
      <w:pPr>
        <w:spacing w:before="240"/>
        <w:jc w:val="both"/>
        <w:rPr>
          <w:ins w:id="11" w:author="Autor"/>
        </w:rPr>
      </w:pPr>
      <w:ins w:id="12" w:author="Autor">
        <w:r w:rsidRPr="00061D1C">
          <w:t xml:space="preserve">V ........................., za dátum vydania rozhodnutia sa považuje dátum vyplývajúci z kvalifikovanej elektronickej časovej pečiatky pripojenej k autorizácii oprávnenou osobou podľa </w:t>
        </w:r>
        <w:r w:rsidRPr="0003066D">
          <w:t>zákona č.</w:t>
        </w:r>
        <w:r w:rsidRPr="00A72B5B">
          <w:t xml:space="preserve"> 305/2013 Z. z. o elektronickej podobe výkonu pôsobnosti orgánov verejnej moci a o zmene a doplnení niektorých zákonov (zákon</w:t>
        </w:r>
        <w:r w:rsidRPr="0003066D">
          <w:t xml:space="preserve"> o e-Governmente) v znení neskorších predpisov</w:t>
        </w:r>
        <w:r>
          <w:t xml:space="preserve"> (ďalej ako „zákon o e-Governmente“)    </w:t>
        </w:r>
      </w:ins>
    </w:p>
    <w:p w14:paraId="2E733014" w14:textId="77777777" w:rsidR="00333915" w:rsidRDefault="00333915" w:rsidP="00333915">
      <w:pPr>
        <w:spacing w:before="240"/>
        <w:jc w:val="both"/>
        <w:rPr>
          <w:ins w:id="13" w:author="Autor"/>
        </w:rPr>
      </w:pPr>
    </w:p>
    <w:p w14:paraId="14083D92" w14:textId="77777777" w:rsidR="00333915" w:rsidRDefault="00333915" w:rsidP="00333915">
      <w:pPr>
        <w:spacing w:before="240"/>
        <w:jc w:val="both"/>
        <w:rPr>
          <w:ins w:id="14" w:author="Autor"/>
        </w:rPr>
      </w:pPr>
      <w:ins w:id="15" w:author="Autor">
        <w:r>
          <w:t xml:space="preserve">                                                                                   ..............................................</w:t>
        </w:r>
      </w:ins>
    </w:p>
    <w:p w14:paraId="1B2EB666" w14:textId="77777777" w:rsidR="00333915" w:rsidRDefault="00333915" w:rsidP="00333915">
      <w:pPr>
        <w:jc w:val="both"/>
        <w:rPr>
          <w:ins w:id="16" w:author="Autor"/>
        </w:rPr>
      </w:pPr>
      <w:ins w:id="17" w:author="Autor">
        <w:r>
          <w:t xml:space="preserve">                                                   (meno, priezvisko a funkcia oprávnenej osoby poskytovateľa)</w:t>
        </w:r>
      </w:ins>
    </w:p>
    <w:p w14:paraId="6A182EE9" w14:textId="77777777" w:rsidR="00333915" w:rsidRDefault="00333915" w:rsidP="00333915">
      <w:pPr>
        <w:pStyle w:val="Default"/>
        <w:rPr>
          <w:ins w:id="18" w:author="Autor"/>
          <w:color w:val="auto"/>
        </w:rPr>
      </w:pPr>
    </w:p>
    <w:p w14:paraId="3CCC81E7" w14:textId="77777777" w:rsidR="00333915" w:rsidRDefault="00333915" w:rsidP="00333915">
      <w:pPr>
        <w:pStyle w:val="Default"/>
        <w:rPr>
          <w:ins w:id="19" w:author="Autor"/>
          <w:color w:val="auto"/>
        </w:rPr>
      </w:pPr>
    </w:p>
    <w:p w14:paraId="0CA04BEB" w14:textId="77777777" w:rsidR="00333915" w:rsidRDefault="00333915" w:rsidP="00333915">
      <w:pPr>
        <w:pStyle w:val="Default"/>
        <w:rPr>
          <w:ins w:id="20" w:author="Autor"/>
          <w:color w:val="auto"/>
        </w:rPr>
      </w:pPr>
    </w:p>
    <w:p w14:paraId="7C8D3768" w14:textId="77777777" w:rsidR="00333915" w:rsidRPr="004C6D41" w:rsidRDefault="00333915" w:rsidP="00333915">
      <w:pPr>
        <w:rPr>
          <w:ins w:id="21" w:author="Autor"/>
          <w:rFonts w:eastAsiaTheme="minorEastAsia" w:cstheme="minorBidi"/>
          <w:b/>
          <w:szCs w:val="22"/>
        </w:rPr>
      </w:pPr>
      <w:ins w:id="22" w:author="Autor">
        <w:r w:rsidRPr="004C6D41">
          <w:rPr>
            <w:rFonts w:eastAsiaTheme="minorEastAsia" w:cstheme="minorBidi"/>
            <w:szCs w:val="22"/>
          </w:rPr>
          <w:t xml:space="preserve">(podpísané elektronicky </w:t>
        </w:r>
        <w:r>
          <w:t>podľa zákona</w:t>
        </w:r>
        <w:r w:rsidRPr="004C6D41">
          <w:rPr>
            <w:rFonts w:eastAsiaTheme="minorEastAsia" w:cstheme="minorBidi"/>
            <w:szCs w:val="22"/>
          </w:rPr>
          <w:t xml:space="preserve"> o e-Governmente)</w:t>
        </w:r>
        <w:r w:rsidRPr="004C6D41">
          <w:rPr>
            <w:rFonts w:eastAsiaTheme="minorEastAsia" w:cstheme="minorBidi"/>
            <w:sz w:val="23"/>
            <w:szCs w:val="22"/>
            <w:vertAlign w:val="superscript"/>
          </w:rPr>
          <w:t xml:space="preserve"> </w:t>
        </w:r>
      </w:ins>
    </w:p>
    <w:p w14:paraId="50938418" w14:textId="77777777" w:rsidR="00333915" w:rsidRPr="00971CC1" w:rsidRDefault="00333915" w:rsidP="00333915">
      <w:pPr>
        <w:rPr>
          <w:ins w:id="23" w:author="Autor"/>
        </w:rPr>
      </w:pPr>
    </w:p>
    <w:p w14:paraId="7EE3D6BA" w14:textId="7393F6A6" w:rsidR="00F01740" w:rsidRPr="00971CC1" w:rsidDel="00333915" w:rsidRDefault="00F661A6">
      <w:pPr>
        <w:spacing w:line="264" w:lineRule="auto"/>
        <w:rPr>
          <w:del w:id="24" w:author="Autor"/>
        </w:rPr>
      </w:pPr>
      <w:del w:id="25" w:author="Autor">
        <w:r w:rsidRPr="00971CC1" w:rsidDel="00333915">
          <w:delText xml:space="preserve">V ..........................., dňa .............................. </w:delText>
        </w:r>
      </w:del>
    </w:p>
    <w:p w14:paraId="05B19E73" w14:textId="0E6A3E23" w:rsidR="00F01740" w:rsidRPr="00971CC1" w:rsidDel="00333915" w:rsidRDefault="00F01740">
      <w:pPr>
        <w:spacing w:line="264" w:lineRule="auto"/>
        <w:rPr>
          <w:del w:id="26" w:author="Autor"/>
        </w:rPr>
      </w:pPr>
    </w:p>
    <w:p w14:paraId="0A186571" w14:textId="1D09493C" w:rsidR="00F01740" w:rsidRPr="00971CC1" w:rsidDel="00333915" w:rsidRDefault="00F661A6">
      <w:pPr>
        <w:spacing w:line="264" w:lineRule="auto"/>
        <w:ind w:firstLine="4860"/>
        <w:rPr>
          <w:del w:id="27" w:author="Autor"/>
        </w:rPr>
      </w:pPr>
      <w:del w:id="28" w:author="Autor">
        <w:r w:rsidRPr="00971CC1" w:rsidDel="00333915">
          <w:delText>meno, priezvisko, funkcia a podpis</w:delText>
        </w:r>
      </w:del>
    </w:p>
    <w:p w14:paraId="64F85459" w14:textId="5D3DAB8F" w:rsidR="00F01740" w:rsidRPr="00971CC1" w:rsidDel="00333915" w:rsidRDefault="00F661A6">
      <w:pPr>
        <w:spacing w:line="264" w:lineRule="auto"/>
        <w:ind w:firstLine="4860"/>
        <w:rPr>
          <w:del w:id="29" w:author="Autor"/>
        </w:rPr>
      </w:pPr>
      <w:del w:id="30" w:author="Autor">
        <w:r w:rsidRPr="00971CC1" w:rsidDel="00333915">
          <w:delText>osoby oprávnenej konať za Poskytovateľa</w:delText>
        </w:r>
      </w:del>
    </w:p>
    <w:p w14:paraId="25C8D24B" w14:textId="63CC8BC3" w:rsidR="00F01740" w:rsidRPr="00971CC1" w:rsidDel="00333915" w:rsidRDefault="00F661A6">
      <w:pPr>
        <w:spacing w:line="264" w:lineRule="auto"/>
        <w:ind w:firstLine="4860"/>
        <w:rPr>
          <w:del w:id="31" w:author="Autor"/>
        </w:rPr>
      </w:pPr>
      <w:del w:id="32" w:author="Autor">
        <w:r w:rsidRPr="00971CC1" w:rsidDel="00333915">
          <w:delText>odtlačok úradnej pečiatky Poskytovateľa</w:delText>
        </w:r>
      </w:del>
    </w:p>
    <w:p w14:paraId="243859AB" w14:textId="391AA10A" w:rsidR="00F01740" w:rsidRPr="00971CC1" w:rsidDel="00333915" w:rsidRDefault="00F01740">
      <w:pPr>
        <w:rPr>
          <w:del w:id="33" w:author="Autor"/>
        </w:rPr>
      </w:pPr>
    </w:p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2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3" w:author="Autor" w:initials="A">
    <w:p w14:paraId="5F43F1AE" w14:textId="47805EE9" w:rsidR="00CD01B2" w:rsidRDefault="00CD01B2">
      <w:pPr>
        <w:pStyle w:val="Textkomentra"/>
      </w:pPr>
      <w:r>
        <w:rPr>
          <w:rStyle w:val="Odkaznakomentr"/>
        </w:rPr>
        <w:annotationRef/>
      </w:r>
      <w:r w:rsidR="00333915" w:rsidRPr="00BD6A8D">
        <w:rPr>
          <w:sz w:val="18"/>
          <w:szCs w:val="18"/>
        </w:rPr>
        <w:t xml:space="preserve">Pozn. v čase krízovej situácie nahradiť „§ 19 ods. 8“ znením „§ 57 ods. 7 </w:t>
      </w:r>
      <w:r w:rsidR="00333915" w:rsidRPr="00BD6A8D">
        <w:rPr>
          <w:rStyle w:val="Odkaznakomentr"/>
        </w:rPr>
        <w:annotationRef/>
      </w:r>
      <w:r w:rsidR="00333915" w:rsidRPr="00BD6A8D">
        <w:rPr>
          <w:sz w:val="18"/>
          <w:szCs w:val="18"/>
        </w:rPr>
        <w:t>prvá veta v spojení s § 19 ods. 10 až 12“.</w:t>
      </w:r>
      <w:r w:rsidR="00333915">
        <w:rPr>
          <w:sz w:val="18"/>
          <w:szCs w:val="18"/>
        </w:rPr>
        <w:t xml:space="preserve"> </w:t>
      </w:r>
      <w:r w:rsidR="00333915" w:rsidRPr="007B113C">
        <w:rPr>
          <w:sz w:val="18"/>
          <w:szCs w:val="18"/>
        </w:rPr>
        <w:t>Po nadobudnutí účinnosti novely zákona o príspevku poskytovanom z EŠIF, ktorá bude obsahovať  vypustenie ods. 1 až 6 a ods. 8 z pôvodného § 57, sa výraz „§ 57 ods. 7“ nahradí výrazom „§57“, t.j. bez označenia odseku.</w:t>
      </w:r>
    </w:p>
  </w:comment>
  <w:comment w:id="4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7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8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9" w:author="Autor" w:initials="A">
    <w:p w14:paraId="6128DB40" w14:textId="014F3C15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 w:rsidR="00333915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333915" w:rsidRPr="00BD6A8D">
        <w:rPr>
          <w:b/>
          <w:sz w:val="18"/>
          <w:szCs w:val="18"/>
        </w:rPr>
        <w:t>Dôvod krátenia</w:t>
      </w:r>
      <w:r w:rsidR="00333915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333915" w:rsidRPr="00BD6A8D">
        <w:rPr>
          <w:b/>
          <w:sz w:val="18"/>
          <w:szCs w:val="18"/>
        </w:rPr>
        <w:t>Výška krátenia</w:t>
      </w:r>
      <w:r w:rsidR="00333915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5F43F1AE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F761C" w14:textId="77777777" w:rsidR="00A05A32" w:rsidRDefault="00A05A32">
      <w:r>
        <w:separator/>
      </w:r>
    </w:p>
  </w:endnote>
  <w:endnote w:type="continuationSeparator" w:id="0">
    <w:p w14:paraId="4486B6AB" w14:textId="77777777" w:rsidR="00A05A32" w:rsidRDefault="00A05A32">
      <w:r>
        <w:continuationSeparator/>
      </w:r>
    </w:p>
  </w:endnote>
  <w:endnote w:type="continuationNotice" w:id="1">
    <w:p w14:paraId="3B6C9CB8" w14:textId="77777777" w:rsidR="00A05A32" w:rsidRDefault="00A05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1BE0CD7A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333915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C4D39" w14:textId="77777777" w:rsidR="00A05A32" w:rsidRDefault="00A05A32">
      <w:r>
        <w:separator/>
      </w:r>
    </w:p>
  </w:footnote>
  <w:footnote w:type="continuationSeparator" w:id="0">
    <w:p w14:paraId="1F452AEE" w14:textId="77777777" w:rsidR="00A05A32" w:rsidRDefault="00A05A32">
      <w:r>
        <w:continuationSeparator/>
      </w:r>
    </w:p>
  </w:footnote>
  <w:footnote w:type="continuationNotice" w:id="1">
    <w:p w14:paraId="21053C24" w14:textId="77777777" w:rsidR="00A05A32" w:rsidRDefault="00A05A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6C5AB16B" w:rsidR="00F01740" w:rsidRDefault="0056719C">
    <w:pPr>
      <w:pStyle w:val="Hlavika"/>
    </w:pPr>
    <w:r>
      <w:rPr>
        <w:noProof/>
        <w:sz w:val="22"/>
        <w:szCs w:val="22"/>
      </w:rPr>
      <w:drawing>
        <wp:inline distT="0" distB="0" distL="0" distR="0" wp14:anchorId="7D2338FC" wp14:editId="4B4E2198">
          <wp:extent cx="1076104" cy="876436"/>
          <wp:effectExtent l="19050" t="0" r="0" b="0"/>
          <wp:docPr id="3" name="Obrázek 2" descr="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7180" cy="877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7379D"/>
    <w:rsid w:val="001E2A90"/>
    <w:rsid w:val="001F4F26"/>
    <w:rsid w:val="00201B15"/>
    <w:rsid w:val="002027C8"/>
    <w:rsid w:val="00260CA6"/>
    <w:rsid w:val="002C0C5D"/>
    <w:rsid w:val="002D2C51"/>
    <w:rsid w:val="002F192D"/>
    <w:rsid w:val="0031601F"/>
    <w:rsid w:val="00333915"/>
    <w:rsid w:val="00336E4B"/>
    <w:rsid w:val="00366B45"/>
    <w:rsid w:val="003B68F6"/>
    <w:rsid w:val="00470768"/>
    <w:rsid w:val="00486A3B"/>
    <w:rsid w:val="004967C7"/>
    <w:rsid w:val="005118B8"/>
    <w:rsid w:val="005209E4"/>
    <w:rsid w:val="0056719C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4894"/>
    <w:rsid w:val="008843A2"/>
    <w:rsid w:val="008F3573"/>
    <w:rsid w:val="00971CC1"/>
    <w:rsid w:val="00974F22"/>
    <w:rsid w:val="009844D5"/>
    <w:rsid w:val="00A05A32"/>
    <w:rsid w:val="00A324FA"/>
    <w:rsid w:val="00A36C80"/>
    <w:rsid w:val="00AD771B"/>
    <w:rsid w:val="00B66A5A"/>
    <w:rsid w:val="00B76DCC"/>
    <w:rsid w:val="00B83899"/>
    <w:rsid w:val="00B86995"/>
    <w:rsid w:val="00B940F8"/>
    <w:rsid w:val="00BA042C"/>
    <w:rsid w:val="00BC2AD4"/>
    <w:rsid w:val="00C16BF9"/>
    <w:rsid w:val="00C43DCA"/>
    <w:rsid w:val="00C45E3E"/>
    <w:rsid w:val="00C63D4B"/>
    <w:rsid w:val="00C8006A"/>
    <w:rsid w:val="00C81430"/>
    <w:rsid w:val="00CB1D59"/>
    <w:rsid w:val="00CC5E96"/>
    <w:rsid w:val="00CD01B2"/>
    <w:rsid w:val="00D232B5"/>
    <w:rsid w:val="00D2634F"/>
    <w:rsid w:val="00D528FA"/>
    <w:rsid w:val="00DD7CB9"/>
    <w:rsid w:val="00DE099B"/>
    <w:rsid w:val="00E05054"/>
    <w:rsid w:val="00E355C2"/>
    <w:rsid w:val="00E8227C"/>
    <w:rsid w:val="00E8363F"/>
    <w:rsid w:val="00E95F99"/>
    <w:rsid w:val="00EE0911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basedOn w:val="Normlny"/>
    <w:rsid w:val="00333915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2021-04-28T18:05:00Z</dcterms:modified>
</cp:coreProperties>
</file>